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CFD62" w14:textId="343ACE97" w:rsidR="00A80415" w:rsidRPr="002F0990" w:rsidRDefault="00B45B9C" w:rsidP="002F0990">
      <w:pPr>
        <w:spacing w:after="148" w:line="259" w:lineRule="auto"/>
        <w:ind w:left="81" w:right="7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4E1B">
        <w:rPr>
          <w:rFonts w:ascii="Times New Roman" w:hAnsi="Times New Roman" w:cs="Times New Roman"/>
          <w:b/>
          <w:color w:val="auto"/>
          <w:sz w:val="24"/>
          <w:szCs w:val="24"/>
        </w:rPr>
        <w:t>MANYAME</w:t>
      </w:r>
      <w:r w:rsidR="004F0A44" w:rsidRPr="00974E1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RURAL DISTRICT </w:t>
      </w:r>
      <w:r w:rsidR="00F83A6D" w:rsidRPr="00974E1B">
        <w:rPr>
          <w:rFonts w:ascii="Times New Roman" w:hAnsi="Times New Roman" w:cs="Times New Roman"/>
          <w:b/>
          <w:color w:val="auto"/>
          <w:sz w:val="24"/>
          <w:szCs w:val="24"/>
        </w:rPr>
        <w:t>COUNCIL</w:t>
      </w:r>
      <w:r w:rsidR="004F0A44" w:rsidRPr="002F09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WELLS AND BOREHOLES </w:t>
      </w:r>
      <w:r w:rsidR="00173B64" w:rsidRPr="002F0990">
        <w:rPr>
          <w:rFonts w:ascii="Times New Roman" w:hAnsi="Times New Roman" w:cs="Times New Roman"/>
          <w:b/>
          <w:color w:val="auto"/>
          <w:sz w:val="24"/>
          <w:szCs w:val="24"/>
        </w:rPr>
        <w:t>BY</w:t>
      </w:r>
      <w:r w:rsidR="00505395" w:rsidRPr="002F0990">
        <w:rPr>
          <w:rFonts w:ascii="Times New Roman" w:hAnsi="Times New Roman" w:cs="Times New Roman"/>
          <w:b/>
          <w:color w:val="auto"/>
          <w:sz w:val="24"/>
          <w:szCs w:val="24"/>
        </w:rPr>
        <w:t>-LAWS</w:t>
      </w:r>
      <w:r w:rsidR="00942C53" w:rsidRPr="002F09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2022</w:t>
      </w:r>
    </w:p>
    <w:p w14:paraId="0C3D290A" w14:textId="77777777" w:rsidR="00B45B9C" w:rsidRPr="002F0990" w:rsidRDefault="00B45B9C" w:rsidP="002F0990">
      <w:pPr>
        <w:spacing w:after="169" w:line="259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4BFD807" w14:textId="59AAAB5C" w:rsidR="00A80415" w:rsidRPr="002F0990" w:rsidRDefault="00173B64" w:rsidP="002F0990">
      <w:pPr>
        <w:spacing w:after="169" w:line="259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ARRANGEMENT OF </w:t>
      </w:r>
      <w:r w:rsidR="00B45B9C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SECTIONS </w:t>
      </w:r>
    </w:p>
    <w:p w14:paraId="5ECF6E7D" w14:textId="77777777" w:rsidR="00A80415" w:rsidRPr="002F0990" w:rsidRDefault="00777203" w:rsidP="002F0990">
      <w:pPr>
        <w:numPr>
          <w:ilvl w:val="0"/>
          <w:numId w:val="1"/>
        </w:numPr>
        <w:spacing w:after="3" w:line="259" w:lineRule="auto"/>
        <w:ind w:hanging="84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Tittle</w:t>
      </w:r>
      <w:r w:rsidR="00505395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and application</w:t>
      </w:r>
    </w:p>
    <w:p w14:paraId="56CEAB78" w14:textId="77777777" w:rsidR="00A80415" w:rsidRPr="002F0990" w:rsidRDefault="00505395" w:rsidP="002F0990">
      <w:pPr>
        <w:numPr>
          <w:ilvl w:val="0"/>
          <w:numId w:val="1"/>
        </w:numPr>
        <w:spacing w:after="3" w:line="259" w:lineRule="auto"/>
        <w:ind w:hanging="84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Interpretation</w:t>
      </w:r>
    </w:p>
    <w:p w14:paraId="5194F050" w14:textId="037CD61F" w:rsidR="00A80415" w:rsidRPr="002F0990" w:rsidRDefault="00B5634E" w:rsidP="002F0990">
      <w:pPr>
        <w:numPr>
          <w:ilvl w:val="0"/>
          <w:numId w:val="1"/>
        </w:numPr>
        <w:spacing w:after="3" w:line="259" w:lineRule="auto"/>
        <w:ind w:hanging="84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Drilling of wells and boreholes in </w:t>
      </w:r>
      <w:r w:rsidR="00383F53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area</w:t>
      </w:r>
    </w:p>
    <w:p w14:paraId="59D3FF1C" w14:textId="77777777" w:rsidR="00A80415" w:rsidRPr="002F0990" w:rsidRDefault="00B5634E" w:rsidP="002F0990">
      <w:pPr>
        <w:numPr>
          <w:ilvl w:val="0"/>
          <w:numId w:val="1"/>
        </w:numPr>
        <w:spacing w:after="3" w:line="259" w:lineRule="auto"/>
        <w:ind w:hanging="84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Uses of water from public wells and boreholes </w:t>
      </w:r>
    </w:p>
    <w:p w14:paraId="34EEAB0A" w14:textId="77777777" w:rsidR="00A80415" w:rsidRPr="002F0990" w:rsidRDefault="00B5634E" w:rsidP="002F0990">
      <w:pPr>
        <w:numPr>
          <w:ilvl w:val="0"/>
          <w:numId w:val="1"/>
        </w:numPr>
        <w:spacing w:after="3" w:line="259" w:lineRule="auto"/>
        <w:ind w:hanging="84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Maintenance of public wells and boreholes</w:t>
      </w:r>
    </w:p>
    <w:p w14:paraId="43247E9E" w14:textId="77777777" w:rsidR="00A80415" w:rsidRPr="002F0990" w:rsidRDefault="00B5634E" w:rsidP="002F0990">
      <w:pPr>
        <w:numPr>
          <w:ilvl w:val="0"/>
          <w:numId w:val="1"/>
        </w:numPr>
        <w:spacing w:after="3" w:line="259" w:lineRule="auto"/>
        <w:ind w:hanging="84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Security of public wells and boreholes</w:t>
      </w:r>
    </w:p>
    <w:p w14:paraId="6A1A4106" w14:textId="77777777" w:rsidR="00A80415" w:rsidRPr="002F0990" w:rsidRDefault="00B5634E" w:rsidP="002F0990">
      <w:pPr>
        <w:numPr>
          <w:ilvl w:val="0"/>
          <w:numId w:val="1"/>
        </w:numPr>
        <w:spacing w:after="3" w:line="259" w:lineRule="auto"/>
        <w:ind w:hanging="84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Fines and Penalties </w:t>
      </w:r>
    </w:p>
    <w:p w14:paraId="0C3D63EA" w14:textId="77777777" w:rsidR="00A80415" w:rsidRPr="002F0990" w:rsidRDefault="00505395" w:rsidP="002F0990">
      <w:pPr>
        <w:spacing w:after="236" w:line="259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</w:t>
      </w:r>
    </w:p>
    <w:p w14:paraId="2A2ECE98" w14:textId="77777777" w:rsidR="00A80415" w:rsidRPr="002F0990" w:rsidRDefault="00A80415" w:rsidP="002F0990">
      <w:pPr>
        <w:spacing w:after="175" w:line="259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0B854BD" w14:textId="77777777" w:rsidR="00A80415" w:rsidRPr="00974E1B" w:rsidRDefault="00A17279" w:rsidP="002F0990">
      <w:pPr>
        <w:pStyle w:val="Heading1"/>
        <w:ind w:left="562" w:hanging="57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4E1B">
        <w:rPr>
          <w:rFonts w:ascii="Times New Roman" w:hAnsi="Times New Roman" w:cs="Times New Roman"/>
          <w:color w:val="auto"/>
          <w:sz w:val="24"/>
          <w:szCs w:val="24"/>
        </w:rPr>
        <w:t>Tittle and</w:t>
      </w:r>
      <w:r w:rsidR="00505395" w:rsidRPr="00974E1B">
        <w:rPr>
          <w:rFonts w:ascii="Times New Roman" w:hAnsi="Times New Roman" w:cs="Times New Roman"/>
          <w:color w:val="auto"/>
          <w:sz w:val="24"/>
          <w:szCs w:val="24"/>
        </w:rPr>
        <w:t xml:space="preserve"> application</w:t>
      </w:r>
    </w:p>
    <w:p w14:paraId="1A97C75B" w14:textId="14152782" w:rsidR="00A80415" w:rsidRPr="002F0990" w:rsidRDefault="00173B64" w:rsidP="002F0990">
      <w:pPr>
        <w:numPr>
          <w:ilvl w:val="0"/>
          <w:numId w:val="2"/>
        </w:numPr>
        <w:ind w:hanging="33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These by</w:t>
      </w:r>
      <w:r w:rsidR="00505395" w:rsidRPr="002F0990">
        <w:rPr>
          <w:rFonts w:ascii="Times New Roman" w:hAnsi="Times New Roman" w:cs="Times New Roman"/>
          <w:color w:val="auto"/>
          <w:sz w:val="24"/>
          <w:szCs w:val="24"/>
        </w:rPr>
        <w:t>-law</w:t>
      </w:r>
      <w:r w:rsidR="004F0A44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s may be cited as the </w:t>
      </w:r>
      <w:r w:rsidR="00B45B9C" w:rsidRPr="002F0990">
        <w:rPr>
          <w:rFonts w:ascii="Times New Roman" w:hAnsi="Times New Roman" w:cs="Times New Roman"/>
          <w:color w:val="auto"/>
          <w:sz w:val="24"/>
          <w:szCs w:val="24"/>
        </w:rPr>
        <w:t>Manyame</w:t>
      </w:r>
      <w:r w:rsidR="004F0A44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Rural District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505395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47B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Wells and </w:t>
      </w:r>
      <w:r w:rsidR="004F0A44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Boreholes 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By</w:t>
      </w:r>
      <w:r w:rsidR="00505395" w:rsidRPr="002F0990">
        <w:rPr>
          <w:rFonts w:ascii="Times New Roman" w:hAnsi="Times New Roman" w:cs="Times New Roman"/>
          <w:color w:val="auto"/>
          <w:sz w:val="24"/>
          <w:szCs w:val="24"/>
        </w:rPr>
        <w:t>-laws</w:t>
      </w:r>
      <w:r w:rsidR="004F0A44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2022</w:t>
      </w:r>
      <w:r w:rsidR="00505395" w:rsidRPr="002F099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BC7A8BA" w14:textId="39B6CD2E" w:rsidR="00A80415" w:rsidRPr="002F0990" w:rsidRDefault="00173B64" w:rsidP="002F0990">
      <w:pPr>
        <w:numPr>
          <w:ilvl w:val="0"/>
          <w:numId w:val="2"/>
        </w:numPr>
        <w:ind w:hanging="33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These by</w:t>
      </w:r>
      <w:r w:rsidR="00505395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-laws shall apply in relation to </w:t>
      </w:r>
      <w:r w:rsidR="004C0C6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both wells and </w:t>
      </w:r>
      <w:r w:rsidR="00505395" w:rsidRPr="002F0990">
        <w:rPr>
          <w:rFonts w:ascii="Times New Roman" w:hAnsi="Times New Roman" w:cs="Times New Roman"/>
          <w:color w:val="auto"/>
          <w:sz w:val="24"/>
          <w:szCs w:val="24"/>
        </w:rPr>
        <w:t>bo</w:t>
      </w:r>
      <w:r w:rsidR="00C47B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reholes from which the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C47B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provides public water supplies</w:t>
      </w:r>
      <w:r w:rsidR="004C0C6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and all private wells and boreholes drilled in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4C0C6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area</w:t>
      </w:r>
      <w:r w:rsidR="00C47B40" w:rsidRPr="002F099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5A0CA07" w14:textId="77777777" w:rsidR="00A80415" w:rsidRPr="00974E1B" w:rsidRDefault="00505395" w:rsidP="002F0990">
      <w:pPr>
        <w:pStyle w:val="Heading1"/>
        <w:ind w:left="562" w:hanging="57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4E1B">
        <w:rPr>
          <w:rFonts w:ascii="Times New Roman" w:hAnsi="Times New Roman" w:cs="Times New Roman"/>
          <w:color w:val="auto"/>
          <w:sz w:val="24"/>
          <w:szCs w:val="24"/>
        </w:rPr>
        <w:t>Interpretation</w:t>
      </w:r>
    </w:p>
    <w:p w14:paraId="44733BF2" w14:textId="77777777" w:rsidR="00A80415" w:rsidRPr="002F0990" w:rsidRDefault="00173B64" w:rsidP="002F0990">
      <w:pPr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     In these by</w:t>
      </w:r>
      <w:r w:rsidR="00505395" w:rsidRPr="002F0990">
        <w:rPr>
          <w:rFonts w:ascii="Times New Roman" w:hAnsi="Times New Roman" w:cs="Times New Roman"/>
          <w:color w:val="auto"/>
          <w:sz w:val="24"/>
          <w:szCs w:val="24"/>
        </w:rPr>
        <w:t>-laws, unless the context otherwise requires-</w:t>
      </w:r>
    </w:p>
    <w:p w14:paraId="13CF7EBF" w14:textId="77777777" w:rsidR="00A80415" w:rsidRPr="002F0990" w:rsidRDefault="00505395" w:rsidP="002F0990">
      <w:pPr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C47B40"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proofErr w:type="gramStart"/>
      <w:r w:rsidR="00C47B40" w:rsidRPr="002F0990">
        <w:rPr>
          <w:rFonts w:ascii="Times New Roman" w:hAnsi="Times New Roman" w:cs="Times New Roman"/>
          <w:b/>
          <w:color w:val="auto"/>
          <w:sz w:val="24"/>
          <w:szCs w:val="24"/>
        </w:rPr>
        <w:t>well</w:t>
      </w:r>
      <w:proofErr w:type="gramEnd"/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r w:rsidR="00B94684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96B84" w:rsidRPr="002F0990">
        <w:rPr>
          <w:rFonts w:ascii="Times New Roman" w:hAnsi="Times New Roman" w:cs="Times New Roman"/>
          <w:color w:val="auto"/>
          <w:sz w:val="24"/>
          <w:szCs w:val="24"/>
        </w:rPr>
        <w:t>means any excavation or structure created in the ground by digging, or drilling to access water</w:t>
      </w:r>
    </w:p>
    <w:p w14:paraId="1A3E11F9" w14:textId="77777777" w:rsidR="00A80415" w:rsidRPr="002F0990" w:rsidRDefault="00505395" w:rsidP="002F0990">
      <w:pPr>
        <w:spacing w:after="230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proofErr w:type="gramStart"/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borehole</w:t>
      </w:r>
      <w:proofErr w:type="gramEnd"/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mea</w:t>
      </w:r>
      <w:r w:rsidR="00B94684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ns </w:t>
      </w:r>
      <w:r w:rsidR="00796B84" w:rsidRPr="002F0990">
        <w:rPr>
          <w:rFonts w:ascii="Times New Roman" w:hAnsi="Times New Roman" w:cs="Times New Roman"/>
          <w:color w:val="auto"/>
          <w:sz w:val="24"/>
          <w:szCs w:val="24"/>
        </w:rPr>
        <w:t>a narrow hole made in the ground by drilling to locate underground water</w:t>
      </w:r>
    </w:p>
    <w:p w14:paraId="5A4433DB" w14:textId="41DE58FC" w:rsidR="00A80415" w:rsidRPr="002F0990" w:rsidRDefault="00505395" w:rsidP="002F0990">
      <w:pPr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   </w:t>
      </w:r>
      <w:r w:rsidR="00C47B40"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r w:rsidR="00F83A6D" w:rsidRPr="002F0990">
        <w:rPr>
          <w:rFonts w:ascii="Times New Roman" w:hAnsi="Times New Roman" w:cs="Times New Roman"/>
          <w:b/>
          <w:color w:val="auto"/>
          <w:sz w:val="24"/>
          <w:szCs w:val="24"/>
        </w:rPr>
        <w:t>Council</w:t>
      </w:r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r w:rsidR="00C25793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means </w:t>
      </w:r>
      <w:r w:rsidR="00B45B9C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Manyame Rural District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05862D75" w14:textId="15C736E2" w:rsidR="00A80415" w:rsidRPr="002F0990" w:rsidRDefault="00505395" w:rsidP="002F0990">
      <w:pPr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proofErr w:type="gramStart"/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domestic</w:t>
      </w:r>
      <w:proofErr w:type="gramEnd"/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purposes"</w:t>
      </w:r>
      <w:r w:rsidR="004C0C6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incudes water for household use but </w:t>
      </w:r>
      <w:r w:rsidR="004C0C60" w:rsidRPr="002F0990">
        <w:rPr>
          <w:rFonts w:ascii="Times New Roman" w:hAnsi="Times New Roman" w:cs="Times New Roman"/>
          <w:color w:val="auto"/>
          <w:sz w:val="24"/>
          <w:szCs w:val="24"/>
        </w:rPr>
        <w:t>excludes the watering of stock</w:t>
      </w:r>
    </w:p>
    <w:p w14:paraId="078A8D44" w14:textId="0823B3F3" w:rsidR="00A80415" w:rsidRPr="002F0990" w:rsidRDefault="00505395" w:rsidP="002F0990">
      <w:pPr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proofErr w:type="gramStart"/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officer</w:t>
      </w:r>
      <w:proofErr w:type="gramEnd"/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means the officer of the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appointed by the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to be in charge of a borehole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or well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695A202C" w14:textId="77777777" w:rsidR="00A80415" w:rsidRPr="002F0990" w:rsidRDefault="00505395" w:rsidP="002F0990">
      <w:pPr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proofErr w:type="gramStart"/>
      <w:r w:rsidR="00B94684" w:rsidRPr="002F0990">
        <w:rPr>
          <w:rFonts w:ascii="Times New Roman" w:hAnsi="Times New Roman" w:cs="Times New Roman"/>
          <w:b/>
          <w:color w:val="auto"/>
          <w:sz w:val="24"/>
          <w:szCs w:val="24"/>
        </w:rPr>
        <w:t>live</w:t>
      </w:r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stock</w:t>
      </w:r>
      <w:proofErr w:type="gramEnd"/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"</w:t>
      </w:r>
      <w:r w:rsidR="00A552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means domestic animals regarded as an asset such as goats, sheep, pigs, cattle and donkeys </w:t>
      </w:r>
    </w:p>
    <w:p w14:paraId="41913A36" w14:textId="5CBB1D1C" w:rsidR="00A80415" w:rsidRPr="002F0990" w:rsidRDefault="000225FC" w:rsidP="002F0990">
      <w:pPr>
        <w:pStyle w:val="Heading1"/>
        <w:ind w:left="562" w:hanging="57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4E1B">
        <w:rPr>
          <w:rFonts w:ascii="Times New Roman" w:hAnsi="Times New Roman" w:cs="Times New Roman"/>
          <w:color w:val="auto"/>
          <w:sz w:val="24"/>
          <w:szCs w:val="24"/>
        </w:rPr>
        <w:t xml:space="preserve">a) </w:t>
      </w:r>
      <w:r w:rsidR="00C47B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Drilling of wells and boreholes in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C47B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area</w:t>
      </w:r>
    </w:p>
    <w:p w14:paraId="7B72F79D" w14:textId="6136C6B0" w:rsidR="00A55240" w:rsidRPr="002F0990" w:rsidRDefault="00505395" w:rsidP="002F0990">
      <w:pPr>
        <w:numPr>
          <w:ilvl w:val="0"/>
          <w:numId w:val="3"/>
        </w:numPr>
        <w:ind w:hanging="33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A55240" w:rsidRPr="002F0990">
        <w:rPr>
          <w:rFonts w:ascii="Times New Roman" w:hAnsi="Times New Roman" w:cs="Times New Roman"/>
          <w:color w:val="auto"/>
          <w:sz w:val="24"/>
          <w:szCs w:val="24"/>
        </w:rPr>
        <w:t>ny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person </w:t>
      </w:r>
      <w:r w:rsidR="00A552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who want to drill a well or a borehole within the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A552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area </w:t>
      </w:r>
      <w:r w:rsidR="00B45B9C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shall </w:t>
      </w:r>
      <w:r w:rsidR="00A55240" w:rsidRPr="002F0990">
        <w:rPr>
          <w:rFonts w:ascii="Times New Roman" w:hAnsi="Times New Roman" w:cs="Times New Roman"/>
          <w:color w:val="auto"/>
          <w:sz w:val="24"/>
          <w:szCs w:val="24"/>
        </w:rPr>
        <w:t>do so through application to</w:t>
      </w:r>
      <w:r w:rsidR="000225FC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0225FC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and issued a permit to do so</w:t>
      </w:r>
    </w:p>
    <w:p w14:paraId="0492459D" w14:textId="490A0F39" w:rsidR="00A80415" w:rsidRPr="002F0990" w:rsidRDefault="00A55240" w:rsidP="002F0990">
      <w:pPr>
        <w:numPr>
          <w:ilvl w:val="0"/>
          <w:numId w:val="3"/>
        </w:numPr>
        <w:ind w:hanging="33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All applications to drill wells or boreholes must be accompanied by written approval from the relevant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 Sub-catchment Council.</w:t>
      </w:r>
    </w:p>
    <w:p w14:paraId="667534D9" w14:textId="00124FE6" w:rsidR="005F5503" w:rsidRPr="002F0990" w:rsidRDefault="00A55240" w:rsidP="002F0990">
      <w:pPr>
        <w:numPr>
          <w:ilvl w:val="0"/>
          <w:numId w:val="3"/>
        </w:numPr>
        <w:ind w:hanging="33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Any person who drill</w:t>
      </w:r>
      <w:r w:rsidR="00B357F3" w:rsidRPr="002F0990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 well or borehole without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approval shall be guilty of an offence and is liable to a penalty as prescribed by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</w:p>
    <w:p w14:paraId="39794811" w14:textId="77777777" w:rsidR="005F5503" w:rsidRPr="002F0990" w:rsidRDefault="005F5503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CCE88D7" w14:textId="77777777" w:rsidR="000225FC" w:rsidRPr="002F0990" w:rsidRDefault="000225FC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b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>Siting of wells and boreholes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A64AA0D" w14:textId="598FCE72" w:rsidR="000225FC" w:rsidRPr="002F0990" w:rsidRDefault="000225FC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1) </w:t>
      </w:r>
      <w:r w:rsidR="00E66ED5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No person shall site any private well or borehole without the consultation of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E66ED5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to make sure that:</w:t>
      </w:r>
    </w:p>
    <w:p w14:paraId="22DC77A3" w14:textId="24E91E00" w:rsidR="00E66ED5" w:rsidRPr="002F0990" w:rsidRDefault="00676E00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2F0990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Pr="002F0990">
        <w:rPr>
          <w:rFonts w:ascii="Times New Roman" w:hAnsi="Times New Roman" w:cs="Times New Roman"/>
          <w:color w:val="auto"/>
          <w:sz w:val="24"/>
          <w:szCs w:val="24"/>
        </w:rPr>
        <w:t>) No well or borehole shall be located on the down slope</w:t>
      </w:r>
      <w:r w:rsidR="00E66ED5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of any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ablution</w:t>
      </w:r>
      <w:ins w:id="0" w:author="hp" w:date="2022-11-15T22:46:00Z">
        <w:r w:rsidR="00974E1B" w:rsidRPr="002F0990">
          <w:rPr>
            <w:rFonts w:ascii="Times New Roman" w:hAnsi="Times New Roman" w:cs="Times New Roman"/>
            <w:color w:val="auto"/>
            <w:sz w:val="24"/>
            <w:szCs w:val="24"/>
          </w:rPr>
          <w:t xml:space="preserve"> </w:t>
        </w:r>
      </w:ins>
      <w:r w:rsidR="00E66ED5" w:rsidRPr="002F0990">
        <w:rPr>
          <w:rFonts w:ascii="Times New Roman" w:hAnsi="Times New Roman" w:cs="Times New Roman"/>
          <w:color w:val="auto"/>
          <w:sz w:val="24"/>
          <w:szCs w:val="24"/>
        </w:rPr>
        <w:t>facility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, or waste site from which leachate may affect the water quality.</w:t>
      </w:r>
    </w:p>
    <w:p w14:paraId="7EE6638E" w14:textId="77777777" w:rsidR="00E66ED5" w:rsidRPr="002F0990" w:rsidRDefault="00E66ED5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ii) No well shall be used without a proper lead</w:t>
      </w:r>
    </w:p>
    <w:p w14:paraId="67863964" w14:textId="77777777" w:rsidR="00E66ED5" w:rsidRPr="002F0990" w:rsidRDefault="00E66ED5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iii) </w:t>
      </w:r>
      <w:r w:rsidR="00C25793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Only a steel wire rope should be used to </w:t>
      </w:r>
      <w:r w:rsidR="00307D3D" w:rsidRPr="002F0990">
        <w:rPr>
          <w:rFonts w:ascii="Times New Roman" w:hAnsi="Times New Roman" w:cs="Times New Roman"/>
          <w:color w:val="auto"/>
          <w:sz w:val="24"/>
          <w:szCs w:val="24"/>
        </w:rPr>
        <w:t>draw wa</w:t>
      </w:r>
      <w:r w:rsidR="00C25793" w:rsidRPr="002F0990">
        <w:rPr>
          <w:rFonts w:ascii="Times New Roman" w:hAnsi="Times New Roman" w:cs="Times New Roman"/>
          <w:color w:val="auto"/>
          <w:sz w:val="24"/>
          <w:szCs w:val="24"/>
        </w:rPr>
        <w:t>ter from a well.</w:t>
      </w:r>
    </w:p>
    <w:p w14:paraId="2354A671" w14:textId="77777777" w:rsidR="00676E00" w:rsidRPr="002F0990" w:rsidRDefault="00676E00" w:rsidP="002F0990">
      <w:pPr>
        <w:ind w:left="330"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c) Upgrading </w:t>
      </w:r>
      <w:r w:rsidR="00007D0B" w:rsidRPr="002F09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of public wells and boreholes </w:t>
      </w:r>
    </w:p>
    <w:p w14:paraId="01821339" w14:textId="1577CD89" w:rsidR="00007D0B" w:rsidRPr="002F0990" w:rsidRDefault="00007D0B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2F0990">
        <w:rPr>
          <w:rFonts w:ascii="Times New Roman" w:hAnsi="Times New Roman" w:cs="Times New Roman"/>
          <w:color w:val="auto"/>
          <w:sz w:val="24"/>
          <w:szCs w:val="24"/>
        </w:rPr>
        <w:lastRenderedPageBreak/>
        <w:t>i</w:t>
      </w:r>
      <w:proofErr w:type="spellEnd"/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) No person shall upgrade or cause to upgrade a public well or borehole without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approval</w:t>
      </w:r>
    </w:p>
    <w:p w14:paraId="762820D5" w14:textId="77777777" w:rsidR="00007D0B" w:rsidRPr="002F0990" w:rsidRDefault="00007D0B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ii) No person shall be allowed to upgrade a public well or borehole for personal benefit</w:t>
      </w:r>
    </w:p>
    <w:p w14:paraId="7C80953F" w14:textId="77777777" w:rsidR="00007D0B" w:rsidRPr="002F0990" w:rsidRDefault="00007D0B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iii) For all upgrading which result in a reticulated water system, public tapes must be installed at most convenient places across communities</w:t>
      </w:r>
    </w:p>
    <w:p w14:paraId="6BEA7FA8" w14:textId="3014D01F" w:rsidR="00007D0B" w:rsidRPr="002F0990" w:rsidRDefault="00173B64" w:rsidP="002F0990">
      <w:pPr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iv)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proofErr w:type="gramEnd"/>
      <w:r w:rsidR="00007D0B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shall be responsible for all major repairs of the borehole or well save for the general maintenance and repair of the reticulated systems lines.</w:t>
      </w:r>
    </w:p>
    <w:p w14:paraId="1E302DEB" w14:textId="77777777" w:rsidR="00A80415" w:rsidRPr="002F0990" w:rsidRDefault="00C47B40" w:rsidP="002F0990">
      <w:pPr>
        <w:pStyle w:val="Heading1"/>
        <w:ind w:left="562" w:hanging="57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4E1B">
        <w:rPr>
          <w:rFonts w:ascii="Times New Roman" w:hAnsi="Times New Roman" w:cs="Times New Roman"/>
          <w:color w:val="auto"/>
          <w:sz w:val="24"/>
          <w:szCs w:val="24"/>
        </w:rPr>
        <w:t xml:space="preserve">Uses of water from public wells and boreholes </w:t>
      </w:r>
    </w:p>
    <w:p w14:paraId="395E5AC7" w14:textId="2980F673" w:rsidR="00A80415" w:rsidRPr="002F0990" w:rsidRDefault="00505395" w:rsidP="002F0990">
      <w:pPr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     (1) Subjec</w:t>
      </w:r>
      <w:r w:rsidR="00A55240" w:rsidRPr="002F0990">
        <w:rPr>
          <w:rFonts w:ascii="Times New Roman" w:hAnsi="Times New Roman" w:cs="Times New Roman"/>
          <w:color w:val="auto"/>
          <w:sz w:val="24"/>
          <w:szCs w:val="24"/>
        </w:rPr>
        <w:t>t to the provisions of this bye law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, no person shall water any </w:t>
      </w:r>
      <w:r w:rsidR="00D06BB4" w:rsidRPr="002F0990">
        <w:rPr>
          <w:rFonts w:ascii="Times New Roman" w:hAnsi="Times New Roman" w:cs="Times New Roman"/>
          <w:color w:val="auto"/>
          <w:sz w:val="24"/>
          <w:szCs w:val="24"/>
        </w:rPr>
        <w:t>live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stock at any </w:t>
      </w:r>
      <w:r w:rsidR="00D06BB4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public wells and 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borehole</w:t>
      </w:r>
      <w:r w:rsidR="00D06BB4" w:rsidRPr="002F0990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unles</w:t>
      </w:r>
      <w:r w:rsidR="00A552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s there is approval from traditional leaders and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A5524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3CD45ED" w14:textId="77777777" w:rsidR="00A80415" w:rsidRPr="002F0990" w:rsidRDefault="00A55240" w:rsidP="002F0990">
      <w:pPr>
        <w:numPr>
          <w:ilvl w:val="0"/>
          <w:numId w:val="4"/>
        </w:numPr>
        <w:ind w:hanging="57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Well and borehole water </w:t>
      </w:r>
      <w:r w:rsidR="00D06BB4" w:rsidRPr="002F0990">
        <w:rPr>
          <w:rFonts w:ascii="Times New Roman" w:hAnsi="Times New Roman" w:cs="Times New Roman"/>
          <w:color w:val="auto"/>
          <w:sz w:val="24"/>
          <w:szCs w:val="24"/>
        </w:rPr>
        <w:t>to be used for all other domestic purposes other than watering livestock</w:t>
      </w:r>
    </w:p>
    <w:p w14:paraId="250099CC" w14:textId="77777777" w:rsidR="00A80415" w:rsidRPr="002F0990" w:rsidRDefault="00D06BB4" w:rsidP="002F0990">
      <w:pPr>
        <w:numPr>
          <w:ilvl w:val="0"/>
          <w:numId w:val="4"/>
        </w:numPr>
        <w:ind w:hanging="57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Washing of clothes and utensils at the well and borehole is prohibited </w:t>
      </w:r>
    </w:p>
    <w:p w14:paraId="2318F4F6" w14:textId="316FF5E6" w:rsidR="00A80415" w:rsidRPr="002F0990" w:rsidRDefault="00D06BB4" w:rsidP="002F0990">
      <w:pPr>
        <w:numPr>
          <w:ilvl w:val="0"/>
          <w:numId w:val="4"/>
        </w:numPr>
        <w:spacing w:after="6"/>
        <w:ind w:hanging="57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The use of well and borehole water for </w:t>
      </w:r>
      <w:r w:rsidR="00B357F3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commercial and </w:t>
      </w:r>
      <w:proofErr w:type="spellStart"/>
      <w:r w:rsidR="00B357F3" w:rsidRPr="002F0990">
        <w:rPr>
          <w:rFonts w:ascii="Times New Roman" w:hAnsi="Times New Roman" w:cs="Times New Roman"/>
          <w:color w:val="auto"/>
          <w:sz w:val="24"/>
          <w:szCs w:val="24"/>
        </w:rPr>
        <w:t>irrigarion</w:t>
      </w:r>
      <w:proofErr w:type="spellEnd"/>
      <w:r w:rsidR="00B357F3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irrigation purposes shall be prohibited</w:t>
      </w:r>
      <w:r w:rsidR="00B357F3" w:rsidRPr="002F099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0F7A50A5" w14:textId="537B74AA" w:rsidR="00D06BB4" w:rsidRPr="002F0990" w:rsidRDefault="00D06BB4" w:rsidP="002F0990">
      <w:pPr>
        <w:pStyle w:val="ListParagraph"/>
        <w:numPr>
          <w:ilvl w:val="0"/>
          <w:numId w:val="2"/>
        </w:numPr>
        <w:spacing w:after="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Any person who contravenes subsections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),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b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c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above shall be liable to a fine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specified in the approved council budget.</w:t>
      </w:r>
    </w:p>
    <w:p w14:paraId="62748429" w14:textId="77777777" w:rsidR="00D06BB4" w:rsidRPr="002F0990" w:rsidRDefault="00D06BB4" w:rsidP="002F0990">
      <w:pPr>
        <w:pStyle w:val="ListParagraph"/>
        <w:spacing w:after="6"/>
        <w:ind w:left="33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AFEF7E8" w14:textId="77777777" w:rsidR="00D06BB4" w:rsidRPr="002F0990" w:rsidRDefault="00D06BB4" w:rsidP="002F0990">
      <w:pPr>
        <w:spacing w:after="6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2793F0C" w14:textId="77777777" w:rsidR="00A80415" w:rsidRPr="002F0990" w:rsidRDefault="00C47B40" w:rsidP="002F0990">
      <w:pPr>
        <w:pStyle w:val="Heading1"/>
        <w:ind w:left="562" w:hanging="57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4E1B">
        <w:rPr>
          <w:rFonts w:ascii="Times New Roman" w:hAnsi="Times New Roman" w:cs="Times New Roman"/>
          <w:color w:val="auto"/>
          <w:sz w:val="24"/>
          <w:szCs w:val="24"/>
        </w:rPr>
        <w:t xml:space="preserve">Maintenance of public wells and boreholes </w:t>
      </w:r>
    </w:p>
    <w:p w14:paraId="507478F0" w14:textId="66D9C465" w:rsidR="00A80415" w:rsidRPr="002F0990" w:rsidRDefault="00D06BB4" w:rsidP="002F0990">
      <w:pPr>
        <w:numPr>
          <w:ilvl w:val="0"/>
          <w:numId w:val="6"/>
        </w:numPr>
        <w:ind w:hanging="33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Upon the drilling of a public well or borehole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its maintenance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shall be 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the r</w:t>
      </w:r>
      <w:r w:rsidR="00C25793" w:rsidRPr="002F0990">
        <w:rPr>
          <w:rFonts w:ascii="Times New Roman" w:hAnsi="Times New Roman" w:cs="Times New Roman"/>
          <w:color w:val="auto"/>
          <w:sz w:val="24"/>
          <w:szCs w:val="24"/>
        </w:rPr>
        <w:t>esponsibility of the local authority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, and therefore the following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shall 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apply</w:t>
      </w:r>
      <w:r w:rsidR="00C25793" w:rsidRPr="002F0990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F507744" w14:textId="77777777" w:rsidR="00A80415" w:rsidRPr="002F0990" w:rsidRDefault="00D06BB4" w:rsidP="002F0990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Each well or borehole to have  a working water point committee </w:t>
      </w:r>
    </w:p>
    <w:p w14:paraId="6CFC2AA4" w14:textId="4B505086" w:rsidR="00D06BB4" w:rsidRPr="002F0990" w:rsidRDefault="00F83A6D" w:rsidP="002F0990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0225FC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to be responsible for routine maintenance of all public wells and boreholes save for minor works which is the responsibility of</w:t>
      </w:r>
      <w:r w:rsidR="00D06BB4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water point committe</w:t>
      </w:r>
      <w:r w:rsidR="000225FC" w:rsidRPr="002F0990">
        <w:rPr>
          <w:rFonts w:ascii="Times New Roman" w:hAnsi="Times New Roman" w:cs="Times New Roman"/>
          <w:color w:val="auto"/>
          <w:sz w:val="24"/>
          <w:szCs w:val="24"/>
        </w:rPr>
        <w:t>e</w:t>
      </w:r>
    </w:p>
    <w:p w14:paraId="20FCC599" w14:textId="7889AEF7" w:rsidR="009F3515" w:rsidRPr="002F0990" w:rsidRDefault="00F83A6D" w:rsidP="002F0990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lastRenderedPageBreak/>
        <w:t>Council</w:t>
      </w:r>
      <w:r w:rsidR="009F3515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shall facilitate the training of community</w:t>
      </w:r>
      <w:r w:rsidR="00383F53" w:rsidRPr="002F0990"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9F3515" w:rsidRPr="002F0990">
        <w:rPr>
          <w:rFonts w:ascii="Times New Roman" w:hAnsi="Times New Roman" w:cs="Times New Roman"/>
          <w:color w:val="auto"/>
          <w:sz w:val="24"/>
          <w:szCs w:val="24"/>
        </w:rPr>
        <w:t>based pump minders</w:t>
      </w:r>
    </w:p>
    <w:p w14:paraId="1C354757" w14:textId="77777777" w:rsidR="00A80415" w:rsidRPr="002F0990" w:rsidRDefault="009F3515" w:rsidP="002F0990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No person shall be allowed to repair public </w:t>
      </w:r>
      <w:r w:rsidR="00C25793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wells or 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>boreholes unless he is a trained pump minder</w:t>
      </w:r>
    </w:p>
    <w:p w14:paraId="42FE9665" w14:textId="550A34D6" w:rsidR="004C0C60" w:rsidRPr="002F0990" w:rsidRDefault="00676E00" w:rsidP="002F0990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No rehabilitated well or borehole shall be used before they are </w:t>
      </w:r>
      <w:r w:rsidR="004C0C6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commissioned by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4C0C6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after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which the water samples will have been</w:t>
      </w:r>
      <w:r w:rsidR="004C0C60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taken for testing to ascertain water quality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and safeguard people from probable contamination</w:t>
      </w:r>
    </w:p>
    <w:p w14:paraId="3BDC669A" w14:textId="0399E05F" w:rsidR="00A80415" w:rsidRPr="002F0990" w:rsidRDefault="009F3515" w:rsidP="002F099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Any person </w:t>
      </w:r>
      <w:r w:rsidR="009E2BF5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who contravenes subsection (b) and (d) shall be guilty of an offence and liable to a fine as prescribed by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</w:p>
    <w:p w14:paraId="1158E77B" w14:textId="77777777" w:rsidR="00A80415" w:rsidRPr="00974E1B" w:rsidRDefault="00C47B40" w:rsidP="002F0990">
      <w:pPr>
        <w:pStyle w:val="Heading1"/>
        <w:ind w:left="562" w:hanging="57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4E1B">
        <w:rPr>
          <w:rFonts w:ascii="Times New Roman" w:hAnsi="Times New Roman" w:cs="Times New Roman"/>
          <w:color w:val="auto"/>
          <w:sz w:val="24"/>
          <w:szCs w:val="24"/>
        </w:rPr>
        <w:t xml:space="preserve">Security of public wells and boreholes </w:t>
      </w:r>
    </w:p>
    <w:p w14:paraId="1AB522BE" w14:textId="27F2FA98" w:rsidR="00A80415" w:rsidRPr="002F0990" w:rsidRDefault="00902434" w:rsidP="002F0990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>The water point committee</w:t>
      </w:r>
      <w:r w:rsidR="00383F53" w:rsidRPr="002F0990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shall be responsible for the security of the well</w:t>
      </w:r>
      <w:r w:rsidR="00383F53" w:rsidRPr="002F0990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and borehole</w:t>
      </w:r>
      <w:r w:rsidR="00383F53" w:rsidRPr="002F0990">
        <w:rPr>
          <w:rFonts w:ascii="Times New Roman" w:hAnsi="Times New Roman" w:cs="Times New Roman"/>
          <w:color w:val="auto"/>
          <w:sz w:val="24"/>
          <w:szCs w:val="24"/>
        </w:rPr>
        <w:t>s</w:t>
      </w:r>
    </w:p>
    <w:p w14:paraId="32028A52" w14:textId="41413BD5" w:rsidR="00A80415" w:rsidRPr="002F0990" w:rsidRDefault="00902434" w:rsidP="002F0990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Any person who </w:t>
      </w:r>
      <w:proofErr w:type="spellStart"/>
      <w:r w:rsidRPr="002F0990">
        <w:rPr>
          <w:rFonts w:ascii="Times New Roman" w:hAnsi="Times New Roman" w:cs="Times New Roman"/>
          <w:color w:val="auto"/>
          <w:sz w:val="24"/>
          <w:szCs w:val="24"/>
        </w:rPr>
        <w:t>vandalise</w:t>
      </w:r>
      <w:r w:rsidR="00383F53" w:rsidRPr="002F0990">
        <w:rPr>
          <w:rFonts w:ascii="Times New Roman" w:hAnsi="Times New Roman" w:cs="Times New Roman"/>
          <w:color w:val="auto"/>
          <w:sz w:val="24"/>
          <w:szCs w:val="24"/>
        </w:rPr>
        <w:t>s</w:t>
      </w:r>
      <w:proofErr w:type="spellEnd"/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F3515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a public well or borehole shall be guilty of an offence and liable to a fine as prescribed by </w:t>
      </w:r>
      <w:r w:rsidR="00F83A6D" w:rsidRPr="002F0990">
        <w:rPr>
          <w:rFonts w:ascii="Times New Roman" w:hAnsi="Times New Roman" w:cs="Times New Roman"/>
          <w:color w:val="auto"/>
          <w:sz w:val="24"/>
          <w:szCs w:val="24"/>
        </w:rPr>
        <w:t>Council</w:t>
      </w:r>
      <w:r w:rsidR="00383F53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in the approved</w:t>
      </w:r>
      <w:r w:rsidR="009F3515" w:rsidRPr="002F099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6814794" w14:textId="77777777" w:rsidR="00A80415" w:rsidRPr="002F0990" w:rsidRDefault="008D345B" w:rsidP="002F0990">
      <w:pPr>
        <w:pStyle w:val="Heading1"/>
        <w:ind w:left="562" w:hanging="57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4E1B">
        <w:rPr>
          <w:rFonts w:ascii="Times New Roman" w:hAnsi="Times New Roman" w:cs="Times New Roman"/>
          <w:color w:val="auto"/>
          <w:sz w:val="24"/>
          <w:szCs w:val="24"/>
        </w:rPr>
        <w:t xml:space="preserve">Fines and </w:t>
      </w:r>
      <w:r w:rsidR="00505395" w:rsidRPr="00974E1B">
        <w:rPr>
          <w:rFonts w:ascii="Times New Roman" w:hAnsi="Times New Roman" w:cs="Times New Roman"/>
          <w:color w:val="auto"/>
          <w:sz w:val="24"/>
          <w:szCs w:val="24"/>
        </w:rPr>
        <w:t>Penalties</w:t>
      </w:r>
    </w:p>
    <w:p w14:paraId="4D01D671" w14:textId="4512808B" w:rsidR="005F5503" w:rsidRPr="002F0990" w:rsidRDefault="00505395" w:rsidP="002F0990">
      <w:pPr>
        <w:ind w:left="-5"/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     Any person contravening the provisions of </w:t>
      </w:r>
      <w:r w:rsidR="00383F53" w:rsidRPr="002F0990">
        <w:rPr>
          <w:rFonts w:ascii="Times New Roman" w:hAnsi="Times New Roman" w:cs="Times New Roman"/>
          <w:color w:val="auto"/>
          <w:sz w:val="24"/>
          <w:szCs w:val="24"/>
        </w:rPr>
        <w:t>these by-laws</w:t>
      </w:r>
      <w:r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2434" w:rsidRPr="002F0990">
        <w:rPr>
          <w:rFonts w:ascii="Times New Roman" w:hAnsi="Times New Roman" w:cs="Times New Roman"/>
          <w:color w:val="auto"/>
          <w:sz w:val="24"/>
          <w:szCs w:val="24"/>
        </w:rPr>
        <w:t xml:space="preserve">shall be liable to a fine </w:t>
      </w:r>
      <w:r w:rsidR="00383F53" w:rsidRPr="002F0990">
        <w:rPr>
          <w:rFonts w:ascii="Times New Roman" w:hAnsi="Times New Roman" w:cs="Times New Roman"/>
          <w:color w:val="auto"/>
          <w:sz w:val="24"/>
          <w:szCs w:val="24"/>
        </w:rPr>
        <w:t>prescribed by Council in the approved.</w:t>
      </w:r>
    </w:p>
    <w:p w14:paraId="5A8C8504" w14:textId="77777777" w:rsidR="005F5503" w:rsidRPr="002F0990" w:rsidRDefault="005F5503" w:rsidP="002F0990">
      <w:pPr>
        <w:ind w:left="0"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14:paraId="5BD7CDBB" w14:textId="77777777" w:rsidR="005F5503" w:rsidRPr="002F0990" w:rsidRDefault="005F5503" w:rsidP="002F0990">
      <w:pPr>
        <w:ind w:left="0"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14:paraId="6DBE173A" w14:textId="77777777" w:rsidR="00902434" w:rsidRPr="00974E1B" w:rsidRDefault="00902434" w:rsidP="002F0990">
      <w:pPr>
        <w:spacing w:after="148" w:line="259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GoBack"/>
      <w:bookmarkEnd w:id="1"/>
    </w:p>
    <w:sectPr w:rsidR="00902434" w:rsidRPr="00974E1B">
      <w:pgSz w:w="11904" w:h="11980"/>
      <w:pgMar w:top="1440" w:right="1511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8DB"/>
    <w:multiLevelType w:val="hybridMultilevel"/>
    <w:tmpl w:val="1D6651F2"/>
    <w:lvl w:ilvl="0" w:tplc="061A674A">
      <w:start w:val="1"/>
      <w:numFmt w:val="decimal"/>
      <w:lvlText w:val="(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46CF0C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D28A6E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864204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3CB14E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06A0BC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B28914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AE766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6A7D74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AE2344"/>
    <w:multiLevelType w:val="hybridMultilevel"/>
    <w:tmpl w:val="71621BFA"/>
    <w:lvl w:ilvl="0" w:tplc="16483220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237441FD"/>
    <w:multiLevelType w:val="hybridMultilevel"/>
    <w:tmpl w:val="AB324270"/>
    <w:lvl w:ilvl="0" w:tplc="2CF2A7F8">
      <w:start w:val="1"/>
      <w:numFmt w:val="lowerLetter"/>
      <w:lvlText w:val="(%1)"/>
      <w:lvlJc w:val="left"/>
      <w:pPr>
        <w:ind w:left="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7A538E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60B4A8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826F54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36ED88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683054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84B880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40D664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F2AFAA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2A1D78"/>
    <w:multiLevelType w:val="hybridMultilevel"/>
    <w:tmpl w:val="6AE8D7AE"/>
    <w:lvl w:ilvl="0" w:tplc="D3B68CBE">
      <w:start w:val="1"/>
      <w:numFmt w:val="decimal"/>
      <w:lvlText w:val="(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18C1B8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B0B202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287C1C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94D144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E0E5C6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848D0E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F45BF4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045EC0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235ADA"/>
    <w:multiLevelType w:val="hybridMultilevel"/>
    <w:tmpl w:val="6960001E"/>
    <w:lvl w:ilvl="0" w:tplc="F252E340">
      <w:start w:val="1"/>
      <w:numFmt w:val="lowerLetter"/>
      <w:lvlText w:val="(%1)"/>
      <w:lvlJc w:val="left"/>
      <w:pPr>
        <w:ind w:left="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BC690E">
      <w:start w:val="1"/>
      <w:numFmt w:val="lowerRoman"/>
      <w:lvlText w:val="(%2)"/>
      <w:lvlJc w:val="left"/>
      <w:pPr>
        <w:ind w:left="1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30660A">
      <w:start w:val="1"/>
      <w:numFmt w:val="lowerRoman"/>
      <w:lvlText w:val="%3"/>
      <w:lvlJc w:val="left"/>
      <w:pPr>
        <w:ind w:left="1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36F5C6">
      <w:start w:val="1"/>
      <w:numFmt w:val="decimal"/>
      <w:lvlText w:val="%4"/>
      <w:lvlJc w:val="left"/>
      <w:pPr>
        <w:ind w:left="2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44C9CA">
      <w:start w:val="1"/>
      <w:numFmt w:val="lowerLetter"/>
      <w:lvlText w:val="%5"/>
      <w:lvlJc w:val="left"/>
      <w:pPr>
        <w:ind w:left="3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9691A0">
      <w:start w:val="1"/>
      <w:numFmt w:val="lowerRoman"/>
      <w:lvlText w:val="%6"/>
      <w:lvlJc w:val="left"/>
      <w:pPr>
        <w:ind w:left="3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C4FD72">
      <w:start w:val="1"/>
      <w:numFmt w:val="decimal"/>
      <w:lvlText w:val="%7"/>
      <w:lvlJc w:val="left"/>
      <w:pPr>
        <w:ind w:left="4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F6FBA2">
      <w:start w:val="1"/>
      <w:numFmt w:val="lowerLetter"/>
      <w:lvlText w:val="%8"/>
      <w:lvlJc w:val="left"/>
      <w:pPr>
        <w:ind w:left="5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225562">
      <w:start w:val="1"/>
      <w:numFmt w:val="lowerRoman"/>
      <w:lvlText w:val="%9"/>
      <w:lvlJc w:val="left"/>
      <w:pPr>
        <w:ind w:left="6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AB2D1F"/>
    <w:multiLevelType w:val="hybridMultilevel"/>
    <w:tmpl w:val="8B6C4A3E"/>
    <w:lvl w:ilvl="0" w:tplc="9EAA4622">
      <w:start w:val="1"/>
      <w:numFmt w:val="decimal"/>
      <w:lvlText w:val="%1."/>
      <w:lvlJc w:val="left"/>
      <w:pPr>
        <w:ind w:left="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FA6FCC">
      <w:start w:val="1"/>
      <w:numFmt w:val="lowerLetter"/>
      <w:lvlText w:val="%2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302DC6">
      <w:start w:val="1"/>
      <w:numFmt w:val="lowerRoman"/>
      <w:lvlText w:val="%3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40F35C">
      <w:start w:val="1"/>
      <w:numFmt w:val="decimal"/>
      <w:lvlText w:val="%4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004C6C">
      <w:start w:val="1"/>
      <w:numFmt w:val="lowerLetter"/>
      <w:lvlText w:val="%5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7A5DBC">
      <w:start w:val="1"/>
      <w:numFmt w:val="lowerRoman"/>
      <w:lvlText w:val="%6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24D24E">
      <w:start w:val="1"/>
      <w:numFmt w:val="decimal"/>
      <w:lvlText w:val="%7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865284">
      <w:start w:val="1"/>
      <w:numFmt w:val="lowerLetter"/>
      <w:lvlText w:val="%8"/>
      <w:lvlJc w:val="left"/>
      <w:pPr>
        <w:ind w:left="6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2ADD28">
      <w:start w:val="1"/>
      <w:numFmt w:val="lowerRoman"/>
      <w:lvlText w:val="%9"/>
      <w:lvlJc w:val="left"/>
      <w:pPr>
        <w:ind w:left="7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BB6179"/>
    <w:multiLevelType w:val="hybridMultilevel"/>
    <w:tmpl w:val="7A580662"/>
    <w:lvl w:ilvl="0" w:tplc="24043962">
      <w:start w:val="1"/>
      <w:numFmt w:val="decimal"/>
      <w:lvlText w:val="(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C63E08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9A5DCC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00D6F2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6A9D50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94AC0E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F01176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F874E6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B47140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60064B"/>
    <w:multiLevelType w:val="hybridMultilevel"/>
    <w:tmpl w:val="5740BACC"/>
    <w:lvl w:ilvl="0" w:tplc="C55E5BBA">
      <w:start w:val="2"/>
      <w:numFmt w:val="decimal"/>
      <w:lvlText w:val="(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9A1B5A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E067A2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FEC96C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AAE9FC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46F8AA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527476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BE3E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74F1AA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63737E5"/>
    <w:multiLevelType w:val="hybridMultilevel"/>
    <w:tmpl w:val="255ECF42"/>
    <w:lvl w:ilvl="0" w:tplc="932EBAB4">
      <w:start w:val="1"/>
      <w:numFmt w:val="decimal"/>
      <w:lvlText w:val="(%1)"/>
      <w:lvlJc w:val="left"/>
      <w:pPr>
        <w:ind w:left="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A0A6CE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A8A022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02BBB4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F4FB8C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AC3EBC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9EADBA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6EF6FE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B0EE70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8DE7FDD"/>
    <w:multiLevelType w:val="hybridMultilevel"/>
    <w:tmpl w:val="33D254BE"/>
    <w:lvl w:ilvl="0" w:tplc="79948790">
      <w:start w:val="1"/>
      <w:numFmt w:val="decimal"/>
      <w:lvlText w:val="(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8653F6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3C1D9A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24C1AC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E0BCB8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C04C58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14DFAA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B050C6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F05216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CF1C4A"/>
    <w:multiLevelType w:val="hybridMultilevel"/>
    <w:tmpl w:val="0CBCD89C"/>
    <w:lvl w:ilvl="0" w:tplc="51908F54">
      <w:start w:val="1"/>
      <w:numFmt w:val="decimal"/>
      <w:lvlText w:val="(%1)"/>
      <w:lvlJc w:val="left"/>
      <w:pPr>
        <w:ind w:left="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DCE622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940BF6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A6116E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801C2E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1C6DA0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D40908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B0F8E6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E0ED32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B4E5793"/>
    <w:multiLevelType w:val="hybridMultilevel"/>
    <w:tmpl w:val="C9008B14"/>
    <w:lvl w:ilvl="0" w:tplc="EF02E7EE">
      <w:start w:val="1"/>
      <w:numFmt w:val="lowerLetter"/>
      <w:lvlText w:val="(%1)"/>
      <w:lvlJc w:val="left"/>
      <w:pPr>
        <w:ind w:left="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38BA62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A2D4F0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CD2CC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309A5C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F40172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8A1CCE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3C02C8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459CE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FE7D36"/>
    <w:multiLevelType w:val="hybridMultilevel"/>
    <w:tmpl w:val="9BD26ECC"/>
    <w:lvl w:ilvl="0" w:tplc="1F94E9F2">
      <w:start w:val="1"/>
      <w:numFmt w:val="decimal"/>
      <w:pStyle w:val="Heading1"/>
      <w:lvlText w:val="%1."/>
      <w:lvlJc w:val="left"/>
      <w:pPr>
        <w:ind w:left="270"/>
      </w:pPr>
      <w:rPr>
        <w:rFonts w:ascii="Arial" w:eastAsia="Arial" w:hAnsi="Arial" w:cs="Arial"/>
        <w:b/>
        <w:bCs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58F37E">
      <w:start w:val="1"/>
      <w:numFmt w:val="lowerLetter"/>
      <w:lvlText w:val="%2"/>
      <w:lvlJc w:val="left"/>
      <w:pPr>
        <w:ind w:left="1350"/>
      </w:pPr>
      <w:rPr>
        <w:rFonts w:ascii="Arial" w:eastAsia="Arial" w:hAnsi="Arial" w:cs="Arial"/>
        <w:b/>
        <w:bCs/>
        <w:i w:val="0"/>
        <w:strike w:val="0"/>
        <w:dstrike w:val="0"/>
        <w:color w:val="00007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CE1F78">
      <w:start w:val="1"/>
      <w:numFmt w:val="lowerRoman"/>
      <w:lvlText w:val="%3"/>
      <w:lvlJc w:val="left"/>
      <w:pPr>
        <w:ind w:left="2070"/>
      </w:pPr>
      <w:rPr>
        <w:rFonts w:ascii="Arial" w:eastAsia="Arial" w:hAnsi="Arial" w:cs="Arial"/>
        <w:b/>
        <w:bCs/>
        <w:i w:val="0"/>
        <w:strike w:val="0"/>
        <w:dstrike w:val="0"/>
        <w:color w:val="00007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682630">
      <w:start w:val="1"/>
      <w:numFmt w:val="decimal"/>
      <w:lvlText w:val="%4"/>
      <w:lvlJc w:val="left"/>
      <w:pPr>
        <w:ind w:left="2790"/>
      </w:pPr>
      <w:rPr>
        <w:rFonts w:ascii="Arial" w:eastAsia="Arial" w:hAnsi="Arial" w:cs="Arial"/>
        <w:b/>
        <w:bCs/>
        <w:i w:val="0"/>
        <w:strike w:val="0"/>
        <w:dstrike w:val="0"/>
        <w:color w:val="00007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5ECDB4">
      <w:start w:val="1"/>
      <w:numFmt w:val="lowerLetter"/>
      <w:lvlText w:val="%5"/>
      <w:lvlJc w:val="left"/>
      <w:pPr>
        <w:ind w:left="3510"/>
      </w:pPr>
      <w:rPr>
        <w:rFonts w:ascii="Arial" w:eastAsia="Arial" w:hAnsi="Arial" w:cs="Arial"/>
        <w:b/>
        <w:bCs/>
        <w:i w:val="0"/>
        <w:strike w:val="0"/>
        <w:dstrike w:val="0"/>
        <w:color w:val="00007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5CA8E4">
      <w:start w:val="1"/>
      <w:numFmt w:val="lowerRoman"/>
      <w:lvlText w:val="%6"/>
      <w:lvlJc w:val="left"/>
      <w:pPr>
        <w:ind w:left="4230"/>
      </w:pPr>
      <w:rPr>
        <w:rFonts w:ascii="Arial" w:eastAsia="Arial" w:hAnsi="Arial" w:cs="Arial"/>
        <w:b/>
        <w:bCs/>
        <w:i w:val="0"/>
        <w:strike w:val="0"/>
        <w:dstrike w:val="0"/>
        <w:color w:val="00007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4EA2D2">
      <w:start w:val="1"/>
      <w:numFmt w:val="decimal"/>
      <w:lvlText w:val="%7"/>
      <w:lvlJc w:val="left"/>
      <w:pPr>
        <w:ind w:left="4950"/>
      </w:pPr>
      <w:rPr>
        <w:rFonts w:ascii="Arial" w:eastAsia="Arial" w:hAnsi="Arial" w:cs="Arial"/>
        <w:b/>
        <w:bCs/>
        <w:i w:val="0"/>
        <w:strike w:val="0"/>
        <w:dstrike w:val="0"/>
        <w:color w:val="00007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81A70">
      <w:start w:val="1"/>
      <w:numFmt w:val="lowerLetter"/>
      <w:lvlText w:val="%8"/>
      <w:lvlJc w:val="left"/>
      <w:pPr>
        <w:ind w:left="5670"/>
      </w:pPr>
      <w:rPr>
        <w:rFonts w:ascii="Arial" w:eastAsia="Arial" w:hAnsi="Arial" w:cs="Arial"/>
        <w:b/>
        <w:bCs/>
        <w:i w:val="0"/>
        <w:strike w:val="0"/>
        <w:dstrike w:val="0"/>
        <w:color w:val="00007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AA4DF8">
      <w:start w:val="1"/>
      <w:numFmt w:val="lowerRoman"/>
      <w:lvlText w:val="%9"/>
      <w:lvlJc w:val="left"/>
      <w:pPr>
        <w:ind w:left="6390"/>
      </w:pPr>
      <w:rPr>
        <w:rFonts w:ascii="Arial" w:eastAsia="Arial" w:hAnsi="Arial" w:cs="Arial"/>
        <w:b/>
        <w:bCs/>
        <w:i w:val="0"/>
        <w:strike w:val="0"/>
        <w:dstrike w:val="0"/>
        <w:color w:val="00007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0D646F"/>
    <w:multiLevelType w:val="hybridMultilevel"/>
    <w:tmpl w:val="76C0167A"/>
    <w:lvl w:ilvl="0" w:tplc="971209D0">
      <w:start w:val="1"/>
      <w:numFmt w:val="decimal"/>
      <w:lvlText w:val="(%1)"/>
      <w:lvlJc w:val="left"/>
      <w:pPr>
        <w:ind w:left="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7056E4">
      <w:start w:val="1"/>
      <w:numFmt w:val="lowerLetter"/>
      <w:lvlText w:val="%2"/>
      <w:lvlJc w:val="left"/>
      <w:pPr>
        <w:ind w:left="1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8CCBB8">
      <w:start w:val="1"/>
      <w:numFmt w:val="lowerRoman"/>
      <w:lvlText w:val="%3"/>
      <w:lvlJc w:val="left"/>
      <w:pPr>
        <w:ind w:left="2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2899AC">
      <w:start w:val="1"/>
      <w:numFmt w:val="decimal"/>
      <w:lvlText w:val="%4"/>
      <w:lvlJc w:val="left"/>
      <w:pPr>
        <w:ind w:left="2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44819A">
      <w:start w:val="1"/>
      <w:numFmt w:val="lowerLetter"/>
      <w:lvlText w:val="%5"/>
      <w:lvlJc w:val="left"/>
      <w:pPr>
        <w:ind w:left="3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EDE52">
      <w:start w:val="1"/>
      <w:numFmt w:val="lowerRoman"/>
      <w:lvlText w:val="%6"/>
      <w:lvlJc w:val="left"/>
      <w:pPr>
        <w:ind w:left="4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B8A7AA">
      <w:start w:val="1"/>
      <w:numFmt w:val="decimal"/>
      <w:lvlText w:val="%7"/>
      <w:lvlJc w:val="left"/>
      <w:pPr>
        <w:ind w:left="4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9072A6">
      <w:start w:val="1"/>
      <w:numFmt w:val="lowerLetter"/>
      <w:lvlText w:val="%8"/>
      <w:lvlJc w:val="left"/>
      <w:pPr>
        <w:ind w:left="5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D8C360">
      <w:start w:val="1"/>
      <w:numFmt w:val="lowerRoman"/>
      <w:lvlText w:val="%9"/>
      <w:lvlJc w:val="left"/>
      <w:pPr>
        <w:ind w:left="6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1"/>
  </w:num>
  <w:num w:numId="5">
    <w:abstractNumId w:val="7"/>
  </w:num>
  <w:num w:numId="6">
    <w:abstractNumId w:val="10"/>
  </w:num>
  <w:num w:numId="7">
    <w:abstractNumId w:val="3"/>
  </w:num>
  <w:num w:numId="8">
    <w:abstractNumId w:val="2"/>
  </w:num>
  <w:num w:numId="9">
    <w:abstractNumId w:val="9"/>
  </w:num>
  <w:num w:numId="10">
    <w:abstractNumId w:val="6"/>
  </w:num>
  <w:num w:numId="11">
    <w:abstractNumId w:val="0"/>
  </w:num>
  <w:num w:numId="12">
    <w:abstractNumId w:val="4"/>
  </w:num>
  <w:num w:numId="13">
    <w:abstractNumId w:val="12"/>
  </w:num>
  <w:num w:numId="1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Windows Live" w15:userId="4bb7ba23c01db0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15"/>
    <w:rsid w:val="00007D0B"/>
    <w:rsid w:val="000225FC"/>
    <w:rsid w:val="000335B8"/>
    <w:rsid w:val="00173B64"/>
    <w:rsid w:val="002F0990"/>
    <w:rsid w:val="00307D3D"/>
    <w:rsid w:val="00346D76"/>
    <w:rsid w:val="00383F53"/>
    <w:rsid w:val="00406B66"/>
    <w:rsid w:val="004C0C60"/>
    <w:rsid w:val="004F0A44"/>
    <w:rsid w:val="00505395"/>
    <w:rsid w:val="005F5503"/>
    <w:rsid w:val="00610FD5"/>
    <w:rsid w:val="00676E00"/>
    <w:rsid w:val="0068510F"/>
    <w:rsid w:val="006D3CA5"/>
    <w:rsid w:val="00777203"/>
    <w:rsid w:val="00796B84"/>
    <w:rsid w:val="008D345B"/>
    <w:rsid w:val="00902434"/>
    <w:rsid w:val="00942C53"/>
    <w:rsid w:val="00974E1B"/>
    <w:rsid w:val="009E2BF5"/>
    <w:rsid w:val="009F3515"/>
    <w:rsid w:val="00A17279"/>
    <w:rsid w:val="00A55240"/>
    <w:rsid w:val="00A80415"/>
    <w:rsid w:val="00B357F3"/>
    <w:rsid w:val="00B45B9C"/>
    <w:rsid w:val="00B5634E"/>
    <w:rsid w:val="00B94684"/>
    <w:rsid w:val="00C25793"/>
    <w:rsid w:val="00C47B40"/>
    <w:rsid w:val="00D06BB4"/>
    <w:rsid w:val="00D34DCE"/>
    <w:rsid w:val="00E66ED5"/>
    <w:rsid w:val="00F8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9965F"/>
  <w15:docId w15:val="{9BCB5E67-BA6F-4732-9DC2-5AC87EA9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78" w:line="253" w:lineRule="auto"/>
      <w:ind w:left="10" w:hanging="10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13"/>
      </w:numPr>
      <w:spacing w:after="166"/>
      <w:ind w:left="11" w:hanging="10"/>
      <w:outlineLvl w:val="0"/>
    </w:pPr>
    <w:rPr>
      <w:rFonts w:ascii="Arial" w:eastAsia="Arial" w:hAnsi="Arial" w:cs="Arial"/>
      <w:b/>
      <w:color w:val="0000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7F"/>
      <w:sz w:val="22"/>
    </w:rPr>
  </w:style>
  <w:style w:type="paragraph" w:styleId="ListParagraph">
    <w:name w:val="List Paragraph"/>
    <w:basedOn w:val="Normal"/>
    <w:uiPriority w:val="34"/>
    <w:qFormat/>
    <w:rsid w:val="00D06B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5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B9C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Printing - LAWS OF BOTSWANA</vt:lpstr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Printing - LAWS OF BOTSWANA</dc:title>
  <dc:subject/>
  <dc:creator>bstephen</dc:creator>
  <cp:keywords/>
  <cp:lastModifiedBy>hp</cp:lastModifiedBy>
  <cp:revision>4</cp:revision>
  <dcterms:created xsi:type="dcterms:W3CDTF">2022-11-15T20:46:00Z</dcterms:created>
  <dcterms:modified xsi:type="dcterms:W3CDTF">2022-11-15T20:47:00Z</dcterms:modified>
</cp:coreProperties>
</file>